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w:t>
      </w:r>
      <w:ins w:id="0" w:author="xbany" w:date="2019-05-30T17:38:00Z">
        <w:r>
          <w:rPr>
            <w:rFonts w:hint="eastAsia" w:ascii="宋体" w:hAnsi="宋体"/>
            <w:b/>
            <w:snapToGrid w:val="0"/>
            <w:color w:val="205968" w:themeColor="accent5" w:themeShade="80"/>
            <w:kern w:val="0"/>
            <w:sz w:val="28"/>
            <w:szCs w:val="28"/>
          </w:rPr>
          <w:t>可修改</w:t>
        </w:r>
      </w:ins>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w:t>
      </w:r>
      <w:ins w:id="1" w:author="xbany" w:date="2019-05-30T17:38:00Z">
        <w:r>
          <w:rPr>
            <w:rFonts w:hint="eastAsia" w:ascii="宋体" w:hAnsi="宋体"/>
            <w:b/>
            <w:snapToGrid w:val="0"/>
            <w:color w:val="205968" w:themeColor="accent5" w:themeShade="80"/>
            <w:kern w:val="0"/>
            <w:sz w:val="28"/>
            <w:szCs w:val="28"/>
          </w:rPr>
          <w:t>可修改</w:t>
        </w:r>
      </w:ins>
      <w:r>
        <w:rPr>
          <w:rFonts w:hint="eastAsia" w:ascii="宋体" w:hAnsi="宋体"/>
          <w:b/>
          <w:snapToGrid w:val="0"/>
          <w:color w:val="205968" w:themeColor="accent5" w:themeShade="80"/>
          <w:kern w:val="0"/>
          <w:sz w:val="28"/>
          <w:szCs w:val="28"/>
          <w:highlight w:val="yellow"/>
        </w:rPr>
        <w:t>微软word文档</w:t>
      </w:r>
      <w:ins w:id="2" w:author="xbany" w:date="2019-05-30T17:38:00Z">
        <w:r>
          <w:rPr>
            <w:rFonts w:hint="eastAsia" w:ascii="宋体" w:hAnsi="宋体"/>
            <w:b/>
            <w:snapToGrid w:val="0"/>
            <w:color w:val="205968" w:themeColor="accent5" w:themeShade="80"/>
            <w:kern w:val="0"/>
            <w:sz w:val="28"/>
            <w:szCs w:val="28"/>
          </w:rPr>
          <w:t>电子版</w:t>
        </w:r>
      </w:ins>
      <w:r>
        <w:rPr>
          <w:rFonts w:hint="eastAsia" w:ascii="宋体" w:hAnsi="宋体"/>
          <w:b/>
          <w:snapToGrid w:val="0"/>
          <w:color w:val="205968" w:themeColor="accent5" w:themeShade="80"/>
          <w:kern w:val="0"/>
          <w:sz w:val="28"/>
          <w:szCs w:val="28"/>
        </w:rPr>
        <w:t>）。</w:t>
      </w:r>
    </w:p>
    <w:p>
      <w:r>
        <w:rPr>
          <w:rFonts w:hint="eastAsia" w:ascii="宋体" w:hAnsi="宋体"/>
          <w:b/>
          <w:snapToGrid w:val="0"/>
          <w:color w:val="E36C0A"/>
          <w:kern w:val="0"/>
          <w:sz w:val="28"/>
          <w:szCs w:val="28"/>
        </w:rPr>
        <w:t>6、</w:t>
      </w:r>
      <w:r>
        <w:rPr>
          <w:rFonts w:hint="eastAsia" w:ascii="宋体" w:hAnsi="宋体"/>
          <w:snapToGrid w:val="0"/>
          <w:kern w:val="0"/>
          <w:sz w:val="28"/>
          <w:szCs w:val="28"/>
        </w:rPr>
        <w:t>耗材明细表</w:t>
      </w:r>
      <w:r>
        <w:rPr>
          <w:rFonts w:hint="eastAsia" w:ascii="宋体" w:hAnsi="宋体"/>
          <w:b/>
          <w:snapToGrid w:val="0"/>
          <w:color w:val="205968" w:themeColor="accent5" w:themeShade="80"/>
          <w:kern w:val="0"/>
          <w:sz w:val="28"/>
          <w:szCs w:val="28"/>
        </w:rPr>
        <w:t>（需另独立提供文件格式为</w:t>
      </w:r>
      <w:ins w:id="3" w:author="xbany" w:date="2019-05-30T17:38:00Z">
        <w:r>
          <w:rPr>
            <w:rFonts w:hint="eastAsia" w:ascii="宋体" w:hAnsi="宋体"/>
            <w:b/>
            <w:snapToGrid w:val="0"/>
            <w:color w:val="205968" w:themeColor="accent5" w:themeShade="80"/>
            <w:kern w:val="0"/>
            <w:sz w:val="28"/>
            <w:szCs w:val="28"/>
          </w:rPr>
          <w:t>可修改</w:t>
        </w:r>
      </w:ins>
      <w:r>
        <w:rPr>
          <w:rFonts w:hint="eastAsia" w:ascii="宋体" w:hAnsi="宋体"/>
          <w:b/>
          <w:snapToGrid w:val="0"/>
          <w:color w:val="205968" w:themeColor="accent5" w:themeShade="80"/>
          <w:kern w:val="0"/>
          <w:sz w:val="28"/>
          <w:szCs w:val="28"/>
          <w:highlight w:val="yellow"/>
        </w:rPr>
        <w:t>微软</w:t>
      </w:r>
      <w:ins w:id="4" w:author="xbany" w:date="2019-05-30T17:49:00Z">
        <w:r>
          <w:rPr>
            <w:rFonts w:hint="eastAsia" w:ascii="宋体" w:hAnsi="宋体"/>
            <w:b/>
            <w:snapToGrid w:val="0"/>
            <w:color w:val="205968" w:themeColor="accent5" w:themeShade="80"/>
            <w:kern w:val="0"/>
            <w:sz w:val="28"/>
            <w:szCs w:val="28"/>
            <w:highlight w:val="yellow"/>
          </w:rPr>
          <w:t>word</w:t>
        </w:r>
      </w:ins>
      <w:r>
        <w:rPr>
          <w:rFonts w:hint="eastAsia" w:ascii="宋体" w:hAnsi="宋体"/>
          <w:b/>
          <w:snapToGrid w:val="0"/>
          <w:color w:val="205968" w:themeColor="accent5" w:themeShade="80"/>
          <w:kern w:val="0"/>
          <w:sz w:val="28"/>
          <w:szCs w:val="28"/>
          <w:highlight w:val="yellow"/>
        </w:rPr>
        <w:t>文档</w:t>
      </w:r>
      <w:ins w:id="5" w:author="xbany" w:date="2019-05-30T17:38:00Z">
        <w:r>
          <w:rPr>
            <w:rFonts w:hint="eastAsia" w:ascii="宋体" w:hAnsi="宋体"/>
            <w:b/>
            <w:snapToGrid w:val="0"/>
            <w:color w:val="205968" w:themeColor="accent5" w:themeShade="80"/>
            <w:kern w:val="0"/>
            <w:sz w:val="28"/>
            <w:szCs w:val="28"/>
          </w:rPr>
          <w:t>电子版</w:t>
        </w:r>
      </w:ins>
      <w:r>
        <w:rPr>
          <w:rFonts w:hint="eastAsia" w:ascii="宋体" w:hAnsi="宋体"/>
          <w:b/>
          <w:snapToGrid w:val="0"/>
          <w:color w:val="205968" w:themeColor="accent5" w:themeShade="80"/>
          <w:kern w:val="0"/>
          <w:sz w:val="28"/>
          <w:szCs w:val="28"/>
        </w:rPr>
        <w:t>）</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w:t>
      </w:r>
      <w:ins w:id="6" w:author="xbany" w:date="2019-05-30T17:33:00Z">
        <w:r>
          <w:rPr>
            <w:rFonts w:hint="eastAsia" w:ascii="宋体" w:hAnsi="宋体"/>
            <w:b/>
            <w:snapToGrid w:val="0"/>
            <w:color w:val="4F6228" w:themeColor="accent3" w:themeShade="80"/>
            <w:sz w:val="28"/>
            <w:szCs w:val="28"/>
          </w:rPr>
          <w:t>2</w:t>
        </w:r>
      </w:ins>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w:t>
      </w:r>
      <w:ins w:id="7" w:author="xbany" w:date="2019-05-30T17:35:00Z">
        <w:r>
          <w:rPr>
            <w:rFonts w:hint="eastAsia" w:ascii="宋体" w:hAnsi="宋体"/>
            <w:b/>
            <w:color w:val="4F6228" w:themeColor="accent3" w:themeShade="80"/>
            <w:sz w:val="28"/>
            <w:szCs w:val="28"/>
          </w:rPr>
          <w:t>2</w:t>
        </w:r>
      </w:ins>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ins w:id="8" w:author="xbany" w:date="2019-05-30T17:45:00Z"/>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16、产品资料书电子版须在截止日期前发送邮箱。资料书电子文档名为：XX公司+项目名称，邮箱：</w:t>
      </w:r>
      <w:ins w:id="9" w:author="xbany" w:date="2019-05-30T17:45:00Z">
        <w:r>
          <w:rPr>
            <w:rFonts w:ascii="仿宋" w:hAnsi="仿宋" w:eastAsia="仿宋"/>
            <w:sz w:val="28"/>
            <w:szCs w:val="28"/>
          </w:rPr>
          <w:fldChar w:fldCharType="begin"/>
        </w:r>
      </w:ins>
      <w:ins w:id="10" w:author="xbany" w:date="2019-05-30T17:45:00Z">
        <w:r>
          <w:rPr>
            <w:rFonts w:ascii="仿宋" w:hAnsi="仿宋" w:eastAsia="仿宋"/>
            <w:sz w:val="28"/>
            <w:szCs w:val="28"/>
          </w:rPr>
          <w:instrText xml:space="preserve"> HYPERLINK "mailto:</w:instrText>
        </w:r>
      </w:ins>
      <w:r>
        <w:rPr>
          <w:rFonts w:hint="eastAsia" w:ascii="仿宋" w:hAnsi="仿宋" w:eastAsia="仿宋"/>
          <w:sz w:val="28"/>
          <w:szCs w:val="28"/>
        </w:rPr>
        <w:instrText xml:space="preserve">fysbbcpjs@163.com</w:instrText>
      </w:r>
      <w:ins w:id="11" w:author="xbany" w:date="2019-05-30T17:45:00Z">
        <w:r>
          <w:rPr>
            <w:rFonts w:ascii="仿宋" w:hAnsi="仿宋" w:eastAsia="仿宋"/>
            <w:sz w:val="28"/>
            <w:szCs w:val="28"/>
          </w:rPr>
          <w:instrText xml:space="preserve">" </w:instrText>
        </w:r>
      </w:ins>
      <w:ins w:id="12" w:author="xbany" w:date="2019-05-30T17:45:00Z">
        <w:r>
          <w:rPr>
            <w:rFonts w:ascii="仿宋" w:hAnsi="仿宋" w:eastAsia="仿宋"/>
            <w:sz w:val="28"/>
            <w:szCs w:val="28"/>
          </w:rPr>
          <w:fldChar w:fldCharType="separate"/>
        </w:r>
      </w:ins>
      <w:r>
        <w:rPr>
          <w:rStyle w:val="13"/>
          <w:rFonts w:hint="eastAsia" w:ascii="仿宋" w:hAnsi="仿宋" w:eastAsia="仿宋"/>
          <w:sz w:val="28"/>
          <w:szCs w:val="28"/>
        </w:rPr>
        <w:t>fysbbcpjs@163.com</w:t>
      </w:r>
      <w:ins w:id="13" w:author="xbany" w:date="2019-05-30T17:45:00Z">
        <w:r>
          <w:rPr>
            <w:rFonts w:ascii="仿宋" w:hAnsi="仿宋" w:eastAsia="仿宋"/>
            <w:sz w:val="28"/>
            <w:szCs w:val="28"/>
          </w:rPr>
          <w:fldChar w:fldCharType="end"/>
        </w:r>
      </w:ins>
      <w:r>
        <w:rPr>
          <w:rFonts w:hint="eastAsia" w:ascii="仿宋" w:hAnsi="仿宋" w:eastAsia="仿宋"/>
          <w:sz w:val="28"/>
          <w:szCs w:val="28"/>
        </w:rPr>
        <w:t>。</w:t>
      </w:r>
    </w:p>
    <w:p>
      <w:pPr>
        <w:tabs>
          <w:tab w:val="left" w:pos="567"/>
          <w:tab w:val="left" w:pos="709"/>
        </w:tabs>
        <w:spacing w:line="600" w:lineRule="exact"/>
        <w:jc w:val="left"/>
        <w:rPr>
          <w:ins w:id="14" w:author="xbany" w:date="2019-05-30T17:47:00Z"/>
          <w:rFonts w:hint="eastAsia" w:ascii="宋体" w:hAnsi="宋体"/>
          <w:snapToGrid w:val="0"/>
          <w:kern w:val="0"/>
          <w:sz w:val="28"/>
          <w:szCs w:val="28"/>
        </w:rPr>
      </w:pPr>
      <w:ins w:id="15" w:author="xbany" w:date="2019-05-30T17:45:00Z">
        <w:r>
          <w:rPr>
            <w:rFonts w:hint="eastAsia" w:ascii="宋体" w:hAnsi="宋体"/>
            <w:snapToGrid w:val="0"/>
            <w:kern w:val="0"/>
            <w:sz w:val="28"/>
            <w:szCs w:val="28"/>
          </w:rPr>
          <w:t>1</w:t>
        </w:r>
      </w:ins>
      <w:ins w:id="16" w:author="xbany" w:date="2019-05-30T17:47:00Z">
        <w:r>
          <w:rPr>
            <w:rFonts w:hint="eastAsia" w:ascii="宋体" w:hAnsi="宋体"/>
            <w:snapToGrid w:val="0"/>
            <w:kern w:val="0"/>
            <w:sz w:val="28"/>
            <w:szCs w:val="28"/>
          </w:rPr>
          <w:t>7</w:t>
        </w:r>
      </w:ins>
      <w:r>
        <w:rPr>
          <w:rFonts w:hint="eastAsia" w:ascii="宋体" w:hAnsi="宋体"/>
          <w:snapToGrid w:val="0"/>
          <w:kern w:val="0"/>
          <w:sz w:val="28"/>
          <w:szCs w:val="28"/>
        </w:rPr>
        <w:t>、产品资料书电子版通过审核的报名单位，</w:t>
      </w:r>
      <w:ins w:id="17" w:author="xbany" w:date="2019-05-30T17:44:00Z">
        <w:r>
          <w:rPr>
            <w:rFonts w:hint="eastAsia" w:ascii="宋体" w:hAnsi="宋体"/>
            <w:snapToGrid w:val="0"/>
            <w:kern w:val="0"/>
            <w:sz w:val="28"/>
            <w:szCs w:val="28"/>
          </w:rPr>
          <w:t>接到</w:t>
        </w:r>
      </w:ins>
      <w:r>
        <w:rPr>
          <w:rFonts w:hint="eastAsia" w:ascii="宋体" w:hAnsi="宋体"/>
          <w:snapToGrid w:val="0"/>
          <w:kern w:val="0"/>
          <w:sz w:val="28"/>
          <w:szCs w:val="28"/>
        </w:rPr>
        <w:t>通知</w:t>
      </w:r>
      <w:ins w:id="18" w:author="xbany" w:date="2019-05-30T17:44:00Z">
        <w:r>
          <w:rPr>
            <w:rFonts w:hint="eastAsia" w:ascii="宋体" w:hAnsi="宋体"/>
            <w:snapToGrid w:val="0"/>
            <w:kern w:val="0"/>
            <w:sz w:val="28"/>
            <w:szCs w:val="28"/>
          </w:rPr>
          <w:t>后</w:t>
        </w:r>
      </w:ins>
      <w:r>
        <w:rPr>
          <w:rFonts w:hint="eastAsia" w:ascii="宋体" w:hAnsi="宋体"/>
          <w:snapToGrid w:val="0"/>
          <w:kern w:val="0"/>
          <w:sz w:val="28"/>
          <w:szCs w:val="28"/>
        </w:rPr>
        <w:t>，在</w:t>
      </w:r>
      <w:r>
        <w:rPr>
          <w:rFonts w:hint="eastAsia" w:ascii="宋体" w:hAnsi="宋体" w:cs="Times New Roman"/>
          <w:b w:val="0"/>
          <w:snapToGrid w:val="0"/>
          <w:color w:val="auto"/>
          <w:kern w:val="0"/>
          <w:sz w:val="28"/>
          <w:szCs w:val="28"/>
          <w:highlight w:val="none"/>
          <w:bdr w:val="none" w:color="auto" w:sz="4" w:space="0"/>
        </w:rPr>
        <w:t>开会</w:t>
      </w:r>
      <w:bookmarkStart w:id="0" w:name="_GoBack"/>
      <w:r>
        <w:rPr>
          <w:rFonts w:hint="eastAsia" w:ascii="宋体" w:hAnsi="宋体" w:cs="Times New Roman"/>
          <w:b w:val="0"/>
          <w:snapToGrid w:val="0"/>
          <w:color w:val="auto"/>
          <w:kern w:val="0"/>
          <w:sz w:val="28"/>
          <w:szCs w:val="28"/>
          <w:highlight w:val="none"/>
          <w:bdr w:val="none" w:color="auto" w:sz="4" w:space="0"/>
        </w:rPr>
        <w:t>前</w:t>
      </w:r>
      <w:bookmarkEnd w:id="0"/>
      <w:r>
        <w:rPr>
          <w:rFonts w:hint="eastAsia" w:ascii="宋体" w:hAnsi="宋体" w:cs="Times New Roman"/>
          <w:b w:val="0"/>
          <w:snapToGrid w:val="0"/>
          <w:color w:val="auto"/>
          <w:kern w:val="0"/>
          <w:sz w:val="28"/>
          <w:szCs w:val="28"/>
          <w:bdr w:val="none" w:color="auto" w:sz="4" w:space="0"/>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ins w:id="19" w:author="xbany" w:date="2019-05-30T17:47:00Z">
        <w:r>
          <w:rPr>
            <w:rFonts w:hint="eastAsia" w:ascii="仿宋" w:hAnsi="仿宋" w:eastAsia="仿宋"/>
            <w:sz w:val="28"/>
            <w:szCs w:val="28"/>
          </w:rPr>
          <w:t>18、如报名单位没按要求提交产品资料电子版和纸质版</w:t>
        </w:r>
      </w:ins>
      <w:ins w:id="20" w:author="xbany" w:date="2019-05-30T17:48:00Z">
        <w:r>
          <w:rPr>
            <w:rFonts w:hint="eastAsia" w:ascii="仿宋" w:hAnsi="仿宋" w:eastAsia="仿宋"/>
            <w:sz w:val="28"/>
            <w:szCs w:val="28"/>
          </w:rPr>
          <w:t>取消参会资格。</w:t>
        </w:r>
      </w:ins>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bany">
    <w15:presenceInfo w15:providerId="None" w15:userId="xba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204A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uiPriority w:val="0"/>
    <w:rPr>
      <w:rFonts w:ascii="楷体_GB2312" w:eastAsia="楷体_GB2312"/>
      <w:sz w:val="28"/>
      <w:szCs w:val="20"/>
    </w:rPr>
  </w:style>
  <w:style w:type="paragraph" w:styleId="6">
    <w:name w:val="Balloon Text"/>
    <w:basedOn w:val="1"/>
    <w:link w:val="18"/>
    <w:semiHidden/>
    <w:unhideWhenUsed/>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uiPriority w:val="99"/>
    <w:rPr>
      <w:b/>
      <w:bCs/>
    </w:rPr>
  </w:style>
  <w:style w:type="character" w:styleId="13">
    <w:name w:val="Hyperlink"/>
    <w:basedOn w:val="12"/>
    <w:unhideWhenUsed/>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uiPriority w:val="99"/>
    <w:rPr>
      <w:b/>
      <w:bC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104</TotalTime>
  <ScaleCrop>false</ScaleCrop>
  <LinksUpToDate>false</LinksUpToDate>
  <CharactersWithSpaces>1591</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流浪者</cp:lastModifiedBy>
  <dcterms:modified xsi:type="dcterms:W3CDTF">2019-05-31T07:06:04Z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